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BEB7FB" w14:textId="77777777" w:rsidR="00B707B4" w:rsidRDefault="00B707B4" w:rsidP="00FF463D">
      <w:pPr>
        <w:spacing w:beforeLines="40" w:before="96" w:afterLines="40" w:after="96"/>
        <w:jc w:val="right"/>
        <w:rPr>
          <w:sz w:val="18"/>
          <w:szCs w:val="18"/>
        </w:rPr>
      </w:pPr>
    </w:p>
    <w:p w14:paraId="15A4D986" w14:textId="77777777" w:rsidR="00B707B4" w:rsidRDefault="00B707B4" w:rsidP="00FF463D">
      <w:pPr>
        <w:spacing w:beforeLines="40" w:before="96" w:afterLines="40" w:after="96"/>
        <w:jc w:val="right"/>
        <w:rPr>
          <w:sz w:val="18"/>
          <w:szCs w:val="18"/>
        </w:rPr>
      </w:pPr>
    </w:p>
    <w:p w14:paraId="7039AC23" w14:textId="77777777" w:rsidR="00B707B4" w:rsidRDefault="00B707B4" w:rsidP="00FF463D">
      <w:pPr>
        <w:spacing w:beforeLines="40" w:before="96" w:afterLines="40" w:after="96"/>
        <w:jc w:val="center"/>
        <w:rPr>
          <w:sz w:val="18"/>
          <w:szCs w:val="18"/>
        </w:rPr>
      </w:pPr>
    </w:p>
    <w:p w14:paraId="6F8DBF56" w14:textId="77777777" w:rsidR="00B707B4" w:rsidRDefault="00B707B4" w:rsidP="00FF463D">
      <w:pPr>
        <w:spacing w:beforeLines="40" w:before="96" w:afterLines="40" w:after="96"/>
        <w:jc w:val="right"/>
        <w:rPr>
          <w:sz w:val="18"/>
          <w:szCs w:val="18"/>
        </w:rPr>
      </w:pPr>
    </w:p>
    <w:p w14:paraId="2BF23390" w14:textId="77777777" w:rsidR="00B707B4" w:rsidRDefault="00B707B4" w:rsidP="00FF463D">
      <w:pPr>
        <w:spacing w:beforeLines="40" w:before="96" w:afterLines="40" w:after="96"/>
        <w:jc w:val="right"/>
        <w:rPr>
          <w:sz w:val="18"/>
          <w:szCs w:val="18"/>
        </w:rPr>
      </w:pPr>
    </w:p>
    <w:p w14:paraId="05B0F5C1" w14:textId="77777777" w:rsidR="00B707B4" w:rsidDel="005D6C1F" w:rsidRDefault="00B707B4" w:rsidP="00FF463D">
      <w:pPr>
        <w:spacing w:beforeLines="40" w:before="96" w:afterLines="40" w:after="96"/>
        <w:jc w:val="right"/>
        <w:rPr>
          <w:del w:id="0" w:author="Alice Ševčíková" w:date="2020-06-16T12:34:00Z"/>
          <w:sz w:val="18"/>
          <w:szCs w:val="18"/>
        </w:rPr>
      </w:pPr>
    </w:p>
    <w:p w14:paraId="70D0A9CD" w14:textId="77777777" w:rsidR="00B707B4" w:rsidRPr="007362B7" w:rsidRDefault="007362B7" w:rsidP="00FF463D">
      <w:pPr>
        <w:spacing w:beforeLines="40" w:before="96" w:afterLines="40" w:after="96"/>
        <w:jc w:val="center"/>
        <w:rPr>
          <w:b/>
          <w:sz w:val="40"/>
          <w:szCs w:val="40"/>
        </w:rPr>
      </w:pPr>
      <w:r w:rsidRPr="007362B7">
        <w:rPr>
          <w:b/>
          <w:sz w:val="40"/>
          <w:szCs w:val="40"/>
        </w:rPr>
        <w:t>Referenční list</w:t>
      </w:r>
    </w:p>
    <w:p w14:paraId="100F22A0" w14:textId="77777777" w:rsidR="00B707B4" w:rsidRPr="00800DCD" w:rsidRDefault="00B707B4" w:rsidP="00FF463D">
      <w:pPr>
        <w:spacing w:beforeLines="40" w:before="96" w:afterLines="40" w:after="96"/>
        <w:jc w:val="right"/>
        <w:rPr>
          <w:sz w:val="18"/>
          <w:szCs w:val="18"/>
        </w:rPr>
      </w:pPr>
    </w:p>
    <w:tbl>
      <w:tblPr>
        <w:tblW w:w="9847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060"/>
        <w:gridCol w:w="160"/>
        <w:gridCol w:w="5627"/>
      </w:tblGrid>
      <w:tr w:rsidR="00B707B4" w:rsidRPr="0060393D" w14:paraId="1EB9915C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AFFF0F" w14:textId="77777777" w:rsidR="00B707B4" w:rsidRPr="00800DCD" w:rsidRDefault="00B707B4" w:rsidP="00800DCD">
            <w:pPr>
              <w:spacing w:before="0"/>
              <w:jc w:val="right"/>
              <w:rPr>
                <w:b/>
                <w:bCs/>
                <w:sz w:val="20"/>
                <w:szCs w:val="20"/>
                <w:lang w:eastAsia="cs-CZ"/>
              </w:rPr>
            </w:pPr>
            <w:r w:rsidRPr="00800DCD">
              <w:rPr>
                <w:b/>
                <w:bCs/>
                <w:sz w:val="20"/>
                <w:szCs w:val="20"/>
                <w:lang w:eastAsia="cs-CZ"/>
              </w:rPr>
              <w:t>Předmět veřejné zakázky</w:t>
            </w:r>
            <w:r>
              <w:rPr>
                <w:b/>
                <w:bCs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DD8BF5D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320F40" w14:textId="77777777" w:rsidR="00FF463D" w:rsidRPr="00FF463D" w:rsidRDefault="00FF463D" w:rsidP="00FF463D">
            <w:pPr>
              <w:spacing w:before="0"/>
              <w:jc w:val="left"/>
              <w:rPr>
                <w:b/>
                <w:bCs/>
                <w:sz w:val="20"/>
                <w:szCs w:val="20"/>
                <w:lang w:eastAsia="cs-CZ"/>
              </w:rPr>
            </w:pPr>
            <w:r w:rsidRPr="00FF463D">
              <w:rPr>
                <w:b/>
                <w:bCs/>
                <w:sz w:val="20"/>
                <w:szCs w:val="20"/>
                <w:lang w:eastAsia="cs-CZ"/>
              </w:rPr>
              <w:t>„Rekonstrukce zázemí softballového hřiště</w:t>
            </w:r>
          </w:p>
          <w:p w14:paraId="4E7FFA7E" w14:textId="77777777" w:rsidR="00B707B4" w:rsidRPr="00800DCD" w:rsidRDefault="00FF463D" w:rsidP="00FF463D">
            <w:pPr>
              <w:spacing w:before="0"/>
              <w:jc w:val="left"/>
              <w:rPr>
                <w:b/>
                <w:bCs/>
                <w:sz w:val="20"/>
                <w:szCs w:val="20"/>
                <w:lang w:eastAsia="cs-CZ"/>
              </w:rPr>
            </w:pPr>
            <w:r w:rsidRPr="00FF463D">
              <w:rPr>
                <w:b/>
                <w:bCs/>
                <w:sz w:val="20"/>
                <w:szCs w:val="20"/>
                <w:lang w:eastAsia="cs-CZ"/>
              </w:rPr>
              <w:t>ZŠ Dolákova, Dolákova 1/555, Praha 8 - Bohnice“</w:t>
            </w:r>
          </w:p>
        </w:tc>
      </w:tr>
      <w:tr w:rsidR="00B707B4" w:rsidRPr="0060393D" w14:paraId="279FF44D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0A4B3D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F554AD" w14:textId="77777777" w:rsidR="00B707B4" w:rsidRPr="00800DCD" w:rsidRDefault="00B707B4" w:rsidP="00800DCD">
            <w:pPr>
              <w:spacing w:before="0"/>
              <w:jc w:val="left"/>
              <w:rPr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FBE51CF" w14:textId="77777777" w:rsidR="00B707B4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  <w:p w14:paraId="63552752" w14:textId="77777777" w:rsidR="00B707B4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  <w:p w14:paraId="54D26CAC" w14:textId="77777777" w:rsidR="00B707B4" w:rsidRPr="0060393D" w:rsidRDefault="00B707B4" w:rsidP="00FF463D">
            <w:pPr>
              <w:spacing w:beforeLines="40" w:before="96" w:afterLines="40" w:after="96"/>
              <w:jc w:val="right"/>
              <w:rPr>
                <w:sz w:val="18"/>
                <w:szCs w:val="18"/>
              </w:rPr>
            </w:pPr>
            <w:r w:rsidRPr="0060393D">
              <w:rPr>
                <w:sz w:val="18"/>
                <w:szCs w:val="18"/>
              </w:rPr>
              <w:t>Všechna pole formuláře jsou povinná!</w:t>
            </w:r>
          </w:p>
        </w:tc>
      </w:tr>
      <w:tr w:rsidR="00B707B4" w:rsidRPr="0060393D" w14:paraId="1069C98B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6C0471" w14:textId="77777777" w:rsidR="00B707B4" w:rsidRPr="00800DCD" w:rsidRDefault="005174D0" w:rsidP="00800DCD">
            <w:pPr>
              <w:spacing w:before="0"/>
              <w:jc w:val="left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Účastník zadávacího řízení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F32E0E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C3AA21C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</w:tr>
      <w:tr w:rsidR="00B707B4" w:rsidRPr="0060393D" w14:paraId="55749BED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6583E8" w14:textId="77777777" w:rsidR="00B707B4" w:rsidRPr="00800DCD" w:rsidRDefault="00B707B4" w:rsidP="00800DCD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 w:rsidRPr="00800DCD">
              <w:rPr>
                <w:sz w:val="20"/>
                <w:szCs w:val="20"/>
                <w:lang w:eastAsia="cs-CZ"/>
              </w:rPr>
              <w:t>Obchodní firma nebo název</w:t>
            </w:r>
            <w:r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2822DC7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23049C" w14:textId="77777777" w:rsidR="00B707B4" w:rsidRPr="00800DCD" w:rsidRDefault="00B707B4" w:rsidP="00800DCD">
            <w:pPr>
              <w:spacing w:before="0"/>
              <w:jc w:val="left"/>
              <w:rPr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B707B4" w:rsidRPr="0060393D" w14:paraId="44DFB902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8EC955" w14:textId="77777777" w:rsidR="00B707B4" w:rsidRPr="00800DCD" w:rsidRDefault="00B707B4" w:rsidP="00800DCD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 w:rsidRPr="00800DCD">
              <w:rPr>
                <w:sz w:val="20"/>
                <w:szCs w:val="20"/>
                <w:lang w:eastAsia="cs-CZ"/>
              </w:rPr>
              <w:t>IČ</w:t>
            </w:r>
            <w:r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1CEB3D9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D649F2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</w:tr>
      <w:tr w:rsidR="005174D0" w:rsidRPr="0060393D" w14:paraId="4E6E304F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C96874" w14:textId="77777777" w:rsidR="005174D0" w:rsidRPr="00800DCD" w:rsidRDefault="005174D0" w:rsidP="00800DCD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AB9051B" w14:textId="77777777" w:rsidR="005174D0" w:rsidRPr="00800DCD" w:rsidRDefault="005174D0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05A3EB" w14:textId="77777777" w:rsidR="005174D0" w:rsidRPr="00800DCD" w:rsidRDefault="005174D0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</w:tr>
      <w:tr w:rsidR="00B707B4" w:rsidRPr="0060393D" w14:paraId="2314E479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401A8B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472A26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728E41F" w14:textId="77777777" w:rsidR="00B707B4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  <w:p w14:paraId="76C45DD0" w14:textId="77777777" w:rsidR="00B707B4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  <w:p w14:paraId="664FEBC5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bookmarkStart w:id="1" w:name="_GoBack"/>
        <w:bookmarkEnd w:id="1"/>
      </w:tr>
      <w:tr w:rsidR="00B707B4" w:rsidRPr="0060393D" w14:paraId="1D02F4FD" w14:textId="77777777" w:rsidTr="00DD2A18">
        <w:trPr>
          <w:trHeight w:val="255"/>
          <w:jc w:val="center"/>
        </w:trPr>
        <w:tc>
          <w:tcPr>
            <w:tcW w:w="98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8DABC1" w14:textId="77777777" w:rsidR="00B707B4" w:rsidRPr="00800DCD" w:rsidRDefault="00B707B4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  <w:r w:rsidRPr="00D233F6">
              <w:rPr>
                <w:b/>
                <w:bCs/>
                <w:sz w:val="24"/>
                <w:szCs w:val="24"/>
                <w:lang w:eastAsia="cs-CZ"/>
              </w:rPr>
              <w:t xml:space="preserve">Seznam významných služeb poskytnutých </w:t>
            </w:r>
            <w:r w:rsidR="005174D0">
              <w:rPr>
                <w:b/>
                <w:bCs/>
                <w:sz w:val="24"/>
                <w:szCs w:val="24"/>
                <w:lang w:eastAsia="cs-CZ"/>
              </w:rPr>
              <w:t>účastníkem zadávacího řízení</w:t>
            </w:r>
            <w:r w:rsidR="005174D0" w:rsidRPr="00D233F6">
              <w:rPr>
                <w:b/>
                <w:bCs/>
                <w:sz w:val="24"/>
                <w:szCs w:val="24"/>
                <w:lang w:eastAsia="cs-CZ"/>
              </w:rPr>
              <w:t xml:space="preserve"> </w:t>
            </w:r>
            <w:r w:rsidRPr="00D233F6">
              <w:rPr>
                <w:b/>
                <w:bCs/>
                <w:sz w:val="24"/>
                <w:szCs w:val="24"/>
                <w:lang w:eastAsia="cs-CZ"/>
              </w:rPr>
              <w:t>v</w:t>
            </w:r>
            <w:r>
              <w:rPr>
                <w:b/>
                <w:bCs/>
                <w:sz w:val="24"/>
                <w:szCs w:val="24"/>
                <w:lang w:eastAsia="cs-CZ"/>
              </w:rPr>
              <w:t> </w:t>
            </w:r>
            <w:r w:rsidRPr="00FF463D">
              <w:rPr>
                <w:b/>
                <w:bCs/>
                <w:sz w:val="24"/>
                <w:szCs w:val="24"/>
                <w:lang w:eastAsia="cs-CZ"/>
              </w:rPr>
              <w:t>období</w:t>
            </w:r>
            <w:r w:rsidR="00A53078" w:rsidRPr="00FF463D">
              <w:rPr>
                <w:b/>
                <w:bCs/>
                <w:sz w:val="24"/>
                <w:szCs w:val="24"/>
                <w:lang w:eastAsia="cs-CZ"/>
              </w:rPr>
              <w:t xml:space="preserve"> 201</w:t>
            </w:r>
            <w:r w:rsidR="00FF463D" w:rsidRPr="00A5302F">
              <w:rPr>
                <w:b/>
                <w:bCs/>
                <w:sz w:val="24"/>
                <w:szCs w:val="24"/>
                <w:lang w:eastAsia="cs-CZ"/>
              </w:rPr>
              <w:t>5</w:t>
            </w:r>
            <w:r w:rsidRPr="00A5302F">
              <w:rPr>
                <w:b/>
                <w:bCs/>
                <w:sz w:val="24"/>
                <w:szCs w:val="24"/>
                <w:lang w:eastAsia="cs-CZ"/>
              </w:rPr>
              <w:t xml:space="preserve"> - 20</w:t>
            </w:r>
            <w:r w:rsidR="00FF463D" w:rsidRPr="00FF463D">
              <w:rPr>
                <w:b/>
                <w:bCs/>
                <w:sz w:val="24"/>
                <w:szCs w:val="24"/>
                <w:lang w:eastAsia="cs-CZ"/>
              </w:rPr>
              <w:t>20</w:t>
            </w:r>
          </w:p>
        </w:tc>
      </w:tr>
      <w:tr w:rsidR="00B707B4" w:rsidRPr="0060393D" w14:paraId="000FBF13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7D5AB7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0DD8EE" w14:textId="77777777" w:rsidR="00B707B4" w:rsidRPr="00800DCD" w:rsidRDefault="00B707B4" w:rsidP="00800DCD">
            <w:pPr>
              <w:spacing w:before="0"/>
              <w:jc w:val="left"/>
              <w:rPr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F47C9A5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</w:tr>
      <w:tr w:rsidR="00B707B4" w:rsidRPr="0060393D" w14:paraId="743FF024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21E064" w14:textId="77777777" w:rsidR="00B707B4" w:rsidRPr="00800DCD" w:rsidRDefault="00B707B4" w:rsidP="00D233F6">
            <w:pPr>
              <w:spacing w:before="0"/>
              <w:jc w:val="left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 xml:space="preserve">Referenční služba č. (1)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AA47C6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49070B0" w14:textId="77777777" w:rsidR="00B707B4" w:rsidRPr="00800DCD" w:rsidRDefault="00B707B4" w:rsidP="00800DCD">
            <w:pPr>
              <w:spacing w:before="0"/>
              <w:jc w:val="left"/>
              <w:rPr>
                <w:i/>
                <w:iCs/>
                <w:sz w:val="20"/>
                <w:szCs w:val="20"/>
                <w:lang w:eastAsia="cs-CZ"/>
              </w:rPr>
            </w:pPr>
          </w:p>
        </w:tc>
      </w:tr>
      <w:tr w:rsidR="00B707B4" w:rsidRPr="0060393D" w14:paraId="259F276B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EC9DF9" w14:textId="77777777" w:rsidR="00B707B4" w:rsidRPr="00800DCD" w:rsidRDefault="00B707B4" w:rsidP="00D233F6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 w:rsidRPr="00D233F6">
              <w:rPr>
                <w:sz w:val="20"/>
                <w:szCs w:val="20"/>
                <w:lang w:eastAsia="cs-CZ"/>
              </w:rPr>
              <w:t>Název zakázky</w:t>
            </w:r>
            <w:r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7752DE7" w14:textId="77777777" w:rsidR="00B707B4" w:rsidRPr="00800DCD" w:rsidRDefault="00B707B4" w:rsidP="00800DCD">
            <w:pPr>
              <w:spacing w:before="0"/>
              <w:jc w:val="left"/>
              <w:rPr>
                <w:b/>
                <w:bCs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6EC598" w14:textId="77777777" w:rsidR="00B707B4" w:rsidRPr="00800DCD" w:rsidRDefault="00B707B4" w:rsidP="00800DCD">
            <w:pPr>
              <w:spacing w:before="0"/>
              <w:jc w:val="left"/>
              <w:rPr>
                <w:i/>
                <w:iCs/>
                <w:sz w:val="20"/>
                <w:szCs w:val="20"/>
                <w:lang w:eastAsia="cs-CZ"/>
              </w:rPr>
            </w:pPr>
          </w:p>
        </w:tc>
      </w:tr>
      <w:tr w:rsidR="00B707B4" w:rsidRPr="0060393D" w14:paraId="6898BF8B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B80D7C" w14:textId="77777777" w:rsidR="00B707B4" w:rsidRPr="00800DCD" w:rsidRDefault="00ED7266" w:rsidP="00D233F6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Objednatel (</w:t>
            </w:r>
            <w:r w:rsidR="00B707B4">
              <w:rPr>
                <w:sz w:val="20"/>
                <w:szCs w:val="20"/>
                <w:lang w:eastAsia="cs-CZ"/>
              </w:rPr>
              <w:t xml:space="preserve">název a </w:t>
            </w:r>
            <w:r w:rsidR="005174D0">
              <w:rPr>
                <w:sz w:val="20"/>
                <w:szCs w:val="20"/>
                <w:lang w:eastAsia="cs-CZ"/>
              </w:rPr>
              <w:t>IČ</w:t>
            </w:r>
            <w:r w:rsidR="00B707B4">
              <w:rPr>
                <w:sz w:val="20"/>
                <w:szCs w:val="20"/>
                <w:lang w:eastAsia="cs-CZ"/>
              </w:rPr>
              <w:t>):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0EA312D" w14:textId="77777777" w:rsidR="00B707B4" w:rsidRPr="00800DCD" w:rsidRDefault="00B707B4" w:rsidP="00800DCD">
            <w:pPr>
              <w:spacing w:before="0"/>
              <w:jc w:val="left"/>
              <w:rPr>
                <w:b/>
                <w:bCs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6D711A" w14:textId="77777777" w:rsidR="00B707B4" w:rsidRPr="00800DCD" w:rsidRDefault="00B707B4" w:rsidP="00800DCD">
            <w:pPr>
              <w:spacing w:before="0"/>
              <w:jc w:val="left"/>
              <w:rPr>
                <w:i/>
                <w:iCs/>
                <w:sz w:val="20"/>
                <w:szCs w:val="20"/>
                <w:lang w:eastAsia="cs-CZ"/>
              </w:rPr>
            </w:pPr>
          </w:p>
        </w:tc>
      </w:tr>
      <w:tr w:rsidR="00B707B4" w:rsidRPr="0060393D" w14:paraId="1E157092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F9342D" w14:textId="77777777" w:rsidR="00B707B4" w:rsidRPr="00800DCD" w:rsidRDefault="00B707B4" w:rsidP="00800DCD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 w:rsidRPr="00D233F6">
              <w:rPr>
                <w:sz w:val="20"/>
                <w:szCs w:val="20"/>
                <w:lang w:eastAsia="cs-CZ"/>
              </w:rPr>
              <w:t>Kontaktní osoba</w:t>
            </w:r>
            <w:r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15385C7" w14:textId="77777777" w:rsidR="00B707B4" w:rsidRPr="00800DCD" w:rsidRDefault="00B707B4" w:rsidP="00800DCD">
            <w:pPr>
              <w:spacing w:before="0"/>
              <w:jc w:val="left"/>
              <w:rPr>
                <w:b/>
                <w:bCs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3FFE8E" w14:textId="77777777" w:rsidR="00B707B4" w:rsidRPr="00800DCD" w:rsidRDefault="00B707B4" w:rsidP="00800DCD">
            <w:pPr>
              <w:spacing w:before="0"/>
              <w:jc w:val="left"/>
              <w:rPr>
                <w:i/>
                <w:iCs/>
                <w:sz w:val="20"/>
                <w:szCs w:val="20"/>
                <w:lang w:eastAsia="cs-CZ"/>
              </w:rPr>
            </w:pPr>
          </w:p>
        </w:tc>
      </w:tr>
      <w:tr w:rsidR="00B707B4" w:rsidRPr="0060393D" w14:paraId="51313CB4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8C427E" w14:textId="77777777" w:rsidR="00B707B4" w:rsidRPr="00800DCD" w:rsidRDefault="00B707B4" w:rsidP="00D233F6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 w:rsidRPr="00D233F6">
              <w:rPr>
                <w:sz w:val="20"/>
                <w:szCs w:val="20"/>
                <w:lang w:eastAsia="cs-CZ"/>
              </w:rPr>
              <w:t>Roky provedení</w:t>
            </w:r>
            <w:r w:rsidR="00ED7266">
              <w:rPr>
                <w:sz w:val="20"/>
                <w:szCs w:val="20"/>
                <w:lang w:eastAsia="cs-CZ"/>
              </w:rPr>
              <w:t xml:space="preserve"> služeb (</w:t>
            </w:r>
            <w:r>
              <w:rPr>
                <w:sz w:val="20"/>
                <w:szCs w:val="20"/>
                <w:lang w:eastAsia="cs-CZ"/>
              </w:rPr>
              <w:t>zahájení a dokončení):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ADFB11F" w14:textId="77777777" w:rsidR="00B707B4" w:rsidRPr="00800DCD" w:rsidRDefault="00B707B4" w:rsidP="00800DCD">
            <w:pPr>
              <w:spacing w:before="0"/>
              <w:jc w:val="left"/>
              <w:rPr>
                <w:b/>
                <w:bCs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9AA178" w14:textId="77777777" w:rsidR="00B707B4" w:rsidRPr="00800DCD" w:rsidRDefault="00B707B4" w:rsidP="00800DCD">
            <w:pPr>
              <w:spacing w:before="0"/>
              <w:jc w:val="left"/>
              <w:rPr>
                <w:i/>
                <w:iCs/>
                <w:sz w:val="20"/>
                <w:szCs w:val="20"/>
                <w:lang w:eastAsia="cs-CZ"/>
              </w:rPr>
            </w:pPr>
          </w:p>
        </w:tc>
      </w:tr>
      <w:tr w:rsidR="00B707B4" w:rsidRPr="0060393D" w14:paraId="2CEF4B50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F2A380" w14:textId="77777777" w:rsidR="00B707B4" w:rsidRPr="00800DCD" w:rsidRDefault="00B707B4" w:rsidP="00D233F6">
            <w:pPr>
              <w:spacing w:before="0"/>
              <w:jc w:val="right"/>
              <w:rPr>
                <w:i/>
                <w:iCs/>
                <w:sz w:val="20"/>
                <w:szCs w:val="20"/>
                <w:lang w:eastAsia="cs-CZ"/>
              </w:rPr>
            </w:pPr>
            <w:r w:rsidRPr="00D233F6">
              <w:rPr>
                <w:sz w:val="20"/>
                <w:szCs w:val="20"/>
                <w:lang w:eastAsia="cs-CZ"/>
              </w:rPr>
              <w:t>I</w:t>
            </w:r>
            <w:r w:rsidR="00ED7266">
              <w:rPr>
                <w:sz w:val="20"/>
                <w:szCs w:val="20"/>
                <w:lang w:eastAsia="cs-CZ"/>
              </w:rPr>
              <w:t>nvestiční náklady celkem (v Kč</w:t>
            </w:r>
            <w:r w:rsidRPr="00D233F6">
              <w:rPr>
                <w:sz w:val="20"/>
                <w:szCs w:val="20"/>
                <w:lang w:eastAsia="cs-CZ"/>
              </w:rPr>
              <w:t>, bez DPH)</w:t>
            </w:r>
            <w:r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F7744BC" w14:textId="77777777" w:rsidR="00B707B4" w:rsidRPr="00800DCD" w:rsidRDefault="00B707B4" w:rsidP="00800DCD">
            <w:pPr>
              <w:spacing w:before="0"/>
              <w:jc w:val="left"/>
              <w:rPr>
                <w:b/>
                <w:bCs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94B4F7" w14:textId="77777777" w:rsidR="00B707B4" w:rsidRPr="00800DCD" w:rsidRDefault="00B707B4" w:rsidP="00800DCD">
            <w:pPr>
              <w:spacing w:before="0"/>
              <w:jc w:val="left"/>
              <w:rPr>
                <w:i/>
                <w:iCs/>
                <w:sz w:val="20"/>
                <w:szCs w:val="20"/>
                <w:lang w:eastAsia="cs-CZ"/>
              </w:rPr>
            </w:pPr>
          </w:p>
        </w:tc>
      </w:tr>
      <w:tr w:rsidR="00B707B4" w:rsidRPr="0060393D" w14:paraId="1BFAD2BC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28FEE5" w14:textId="77777777" w:rsidR="00B707B4" w:rsidRPr="00800DCD" w:rsidRDefault="00B707B4" w:rsidP="00800DCD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 w:rsidRPr="00D233F6">
              <w:rPr>
                <w:sz w:val="20"/>
                <w:szCs w:val="20"/>
                <w:lang w:eastAsia="cs-CZ"/>
              </w:rPr>
              <w:t>Rozsah poskytnutých služeb</w:t>
            </w:r>
            <w:r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6C7984C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2A4DE3" w14:textId="77777777" w:rsidR="00B707B4" w:rsidRPr="00800DCD" w:rsidRDefault="00B707B4" w:rsidP="00800DCD">
            <w:pPr>
              <w:spacing w:before="0"/>
              <w:jc w:val="left"/>
              <w:rPr>
                <w:i/>
                <w:iCs/>
                <w:sz w:val="20"/>
                <w:szCs w:val="20"/>
                <w:lang w:eastAsia="cs-CZ"/>
              </w:rPr>
            </w:pPr>
          </w:p>
        </w:tc>
      </w:tr>
      <w:tr w:rsidR="00B707B4" w:rsidRPr="0060393D" w14:paraId="312B3156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7344E7" w14:textId="77777777" w:rsidR="00B707B4" w:rsidRPr="00800DCD" w:rsidRDefault="00ED7266" w:rsidP="00800DCD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Cena poskytnutých služeb (</w:t>
            </w:r>
            <w:r w:rsidR="00B707B4" w:rsidRPr="00D233F6">
              <w:rPr>
                <w:sz w:val="20"/>
                <w:szCs w:val="20"/>
                <w:lang w:eastAsia="cs-CZ"/>
              </w:rPr>
              <w:t>v Kč, bez DPH)</w:t>
            </w:r>
            <w:r w:rsidR="00B707B4"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126F3C9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6343C2" w14:textId="77777777" w:rsidR="00B707B4" w:rsidRPr="00800DCD" w:rsidRDefault="00B707B4" w:rsidP="00800DCD">
            <w:pPr>
              <w:spacing w:before="0"/>
              <w:jc w:val="left"/>
              <w:rPr>
                <w:i/>
                <w:iCs/>
                <w:sz w:val="20"/>
                <w:szCs w:val="20"/>
                <w:lang w:eastAsia="cs-CZ"/>
              </w:rPr>
            </w:pPr>
          </w:p>
        </w:tc>
      </w:tr>
      <w:tr w:rsidR="00B707B4" w:rsidRPr="0060393D" w14:paraId="2091F245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106B22" w14:textId="77777777" w:rsidR="00B707B4" w:rsidRPr="00800DCD" w:rsidRDefault="00440328" w:rsidP="00800DCD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Typ stavby (</w:t>
            </w:r>
            <w:r w:rsidR="00B707B4" w:rsidRPr="00D233F6">
              <w:rPr>
                <w:sz w:val="20"/>
                <w:szCs w:val="20"/>
                <w:lang w:eastAsia="cs-CZ"/>
              </w:rPr>
              <w:t>CPV)</w:t>
            </w:r>
            <w:r w:rsidR="00B707B4"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DEAEEB6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D4A385" w14:textId="77777777" w:rsidR="00B707B4" w:rsidRPr="00800DCD" w:rsidRDefault="00B707B4" w:rsidP="00800DCD">
            <w:pPr>
              <w:spacing w:before="0"/>
              <w:jc w:val="left"/>
              <w:rPr>
                <w:i/>
                <w:iCs/>
                <w:sz w:val="20"/>
                <w:szCs w:val="20"/>
                <w:lang w:eastAsia="cs-CZ"/>
              </w:rPr>
            </w:pPr>
          </w:p>
        </w:tc>
      </w:tr>
      <w:tr w:rsidR="00B707B4" w:rsidRPr="0060393D" w14:paraId="3A1E02E3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080973" w14:textId="77777777" w:rsidR="00B707B4" w:rsidRPr="00800DCD" w:rsidRDefault="00B707B4" w:rsidP="00800DCD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noWrap/>
            <w:vAlign w:val="bottom"/>
          </w:tcPr>
          <w:p w14:paraId="415F4616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</w:tcBorders>
            <w:noWrap/>
            <w:vAlign w:val="bottom"/>
          </w:tcPr>
          <w:p w14:paraId="7F109481" w14:textId="77777777" w:rsidR="00B707B4" w:rsidRPr="00800DCD" w:rsidRDefault="00B707B4" w:rsidP="00800DCD">
            <w:pPr>
              <w:spacing w:before="0"/>
              <w:jc w:val="left"/>
              <w:rPr>
                <w:i/>
                <w:iCs/>
                <w:sz w:val="20"/>
                <w:szCs w:val="20"/>
                <w:lang w:eastAsia="cs-CZ"/>
              </w:rPr>
            </w:pPr>
          </w:p>
        </w:tc>
      </w:tr>
      <w:tr w:rsidR="00B707B4" w:rsidRPr="0060393D" w14:paraId="4AEFE78E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619934" w14:textId="77777777" w:rsidR="00B707B4" w:rsidRPr="00800DCD" w:rsidRDefault="00B707B4" w:rsidP="00D233F6">
            <w:pPr>
              <w:spacing w:before="0"/>
              <w:jc w:val="left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 xml:space="preserve">Referenční služba č. (2)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noWrap/>
            <w:vAlign w:val="bottom"/>
          </w:tcPr>
          <w:p w14:paraId="373F3875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bottom w:val="single" w:sz="4" w:space="0" w:color="auto"/>
            </w:tcBorders>
            <w:noWrap/>
            <w:vAlign w:val="bottom"/>
          </w:tcPr>
          <w:p w14:paraId="0F65AECF" w14:textId="77777777" w:rsidR="00B707B4" w:rsidRPr="00800DCD" w:rsidRDefault="00B707B4" w:rsidP="00800DCD">
            <w:pPr>
              <w:spacing w:before="0"/>
              <w:jc w:val="left"/>
              <w:rPr>
                <w:i/>
                <w:iCs/>
                <w:sz w:val="20"/>
                <w:szCs w:val="20"/>
                <w:lang w:eastAsia="cs-CZ"/>
              </w:rPr>
            </w:pPr>
          </w:p>
        </w:tc>
      </w:tr>
      <w:tr w:rsidR="00B707B4" w:rsidRPr="0060393D" w14:paraId="45B3989F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9320CE" w14:textId="77777777" w:rsidR="00B707B4" w:rsidRPr="00800DCD" w:rsidRDefault="00B707B4" w:rsidP="00A75BB4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 w:rsidRPr="00D233F6">
              <w:rPr>
                <w:sz w:val="20"/>
                <w:szCs w:val="20"/>
                <w:lang w:eastAsia="cs-CZ"/>
              </w:rPr>
              <w:t>Název zakázky</w:t>
            </w:r>
            <w:r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75E6017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949DD" w14:textId="77777777" w:rsidR="00B707B4" w:rsidRPr="00800DCD" w:rsidRDefault="00B707B4" w:rsidP="00800DCD">
            <w:pPr>
              <w:spacing w:before="0"/>
              <w:jc w:val="left"/>
              <w:rPr>
                <w:i/>
                <w:iCs/>
                <w:sz w:val="20"/>
                <w:szCs w:val="20"/>
                <w:lang w:eastAsia="cs-CZ"/>
              </w:rPr>
            </w:pPr>
          </w:p>
        </w:tc>
      </w:tr>
      <w:tr w:rsidR="00B707B4" w:rsidRPr="0060393D" w14:paraId="73CA163E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F2F6D6" w14:textId="77777777" w:rsidR="00B707B4" w:rsidRPr="00800DCD" w:rsidRDefault="00ED7266" w:rsidP="00A75BB4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Objednatel (</w:t>
            </w:r>
            <w:r w:rsidR="00B707B4">
              <w:rPr>
                <w:sz w:val="20"/>
                <w:szCs w:val="20"/>
                <w:lang w:eastAsia="cs-CZ"/>
              </w:rPr>
              <w:t xml:space="preserve">název a </w:t>
            </w:r>
            <w:r w:rsidR="005174D0">
              <w:rPr>
                <w:sz w:val="20"/>
                <w:szCs w:val="20"/>
                <w:lang w:eastAsia="cs-CZ"/>
              </w:rPr>
              <w:t>IČ</w:t>
            </w:r>
            <w:r w:rsidR="00B707B4">
              <w:rPr>
                <w:sz w:val="20"/>
                <w:szCs w:val="20"/>
                <w:lang w:eastAsia="cs-CZ"/>
              </w:rPr>
              <w:t>):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4F438E0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36A7A4" w14:textId="77777777" w:rsidR="00B707B4" w:rsidRPr="00800DCD" w:rsidRDefault="00B707B4" w:rsidP="00800DCD">
            <w:pPr>
              <w:spacing w:before="0"/>
              <w:jc w:val="left"/>
              <w:rPr>
                <w:i/>
                <w:iCs/>
                <w:sz w:val="20"/>
                <w:szCs w:val="20"/>
                <w:lang w:eastAsia="cs-CZ"/>
              </w:rPr>
            </w:pPr>
          </w:p>
        </w:tc>
      </w:tr>
      <w:tr w:rsidR="00B707B4" w:rsidRPr="0060393D" w14:paraId="71134F3E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C4364C" w14:textId="77777777" w:rsidR="00B707B4" w:rsidRPr="00800DCD" w:rsidRDefault="00B707B4" w:rsidP="00A75BB4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 w:rsidRPr="00D233F6">
              <w:rPr>
                <w:sz w:val="20"/>
                <w:szCs w:val="20"/>
                <w:lang w:eastAsia="cs-CZ"/>
              </w:rPr>
              <w:t>Kontaktní osoba</w:t>
            </w:r>
            <w:r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463B922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C217AE" w14:textId="77777777" w:rsidR="00B707B4" w:rsidRPr="00800DCD" w:rsidRDefault="00B707B4" w:rsidP="00800DCD">
            <w:pPr>
              <w:spacing w:before="0"/>
              <w:jc w:val="left"/>
              <w:rPr>
                <w:i/>
                <w:iCs/>
                <w:sz w:val="20"/>
                <w:szCs w:val="20"/>
                <w:lang w:eastAsia="cs-CZ"/>
              </w:rPr>
            </w:pPr>
          </w:p>
        </w:tc>
      </w:tr>
      <w:tr w:rsidR="00B707B4" w:rsidRPr="0060393D" w14:paraId="4C0CF384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D3DFFC" w14:textId="77777777" w:rsidR="00B707B4" w:rsidRPr="00800DCD" w:rsidRDefault="00B707B4" w:rsidP="00A75BB4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 w:rsidRPr="00D233F6">
              <w:rPr>
                <w:sz w:val="20"/>
                <w:szCs w:val="20"/>
                <w:lang w:eastAsia="cs-CZ"/>
              </w:rPr>
              <w:t>Roky provedení</w:t>
            </w:r>
            <w:r w:rsidR="00ED7266">
              <w:rPr>
                <w:sz w:val="20"/>
                <w:szCs w:val="20"/>
                <w:lang w:eastAsia="cs-CZ"/>
              </w:rPr>
              <w:t xml:space="preserve"> služeb (</w:t>
            </w:r>
            <w:r>
              <w:rPr>
                <w:sz w:val="20"/>
                <w:szCs w:val="20"/>
                <w:lang w:eastAsia="cs-CZ"/>
              </w:rPr>
              <w:t>zahájení a dokončení):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7446DBC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329F0F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</w:tr>
      <w:tr w:rsidR="00B707B4" w:rsidRPr="0060393D" w14:paraId="087AB981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E6EC77" w14:textId="77777777" w:rsidR="00B707B4" w:rsidRPr="00800DCD" w:rsidRDefault="00B707B4" w:rsidP="00A75BB4">
            <w:pPr>
              <w:spacing w:before="0"/>
              <w:jc w:val="right"/>
              <w:rPr>
                <w:i/>
                <w:iCs/>
                <w:sz w:val="20"/>
                <w:szCs w:val="20"/>
                <w:lang w:eastAsia="cs-CZ"/>
              </w:rPr>
            </w:pPr>
            <w:r w:rsidRPr="00D233F6">
              <w:rPr>
                <w:sz w:val="20"/>
                <w:szCs w:val="20"/>
                <w:lang w:eastAsia="cs-CZ"/>
              </w:rPr>
              <w:t>I</w:t>
            </w:r>
            <w:r w:rsidR="00ED7266">
              <w:rPr>
                <w:sz w:val="20"/>
                <w:szCs w:val="20"/>
                <w:lang w:eastAsia="cs-CZ"/>
              </w:rPr>
              <w:t>nvestiční náklady celkem (v Kč</w:t>
            </w:r>
            <w:r w:rsidRPr="00D233F6">
              <w:rPr>
                <w:sz w:val="20"/>
                <w:szCs w:val="20"/>
                <w:lang w:eastAsia="cs-CZ"/>
              </w:rPr>
              <w:t>, bez DPH)</w:t>
            </w:r>
            <w:r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10A5F14" w14:textId="77777777" w:rsidR="00B707B4" w:rsidRPr="00800DCD" w:rsidRDefault="00B707B4" w:rsidP="00800DCD">
            <w:pPr>
              <w:spacing w:before="0"/>
              <w:jc w:val="left"/>
              <w:rPr>
                <w:b/>
                <w:bCs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EE77E7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</w:tr>
      <w:tr w:rsidR="00B707B4" w:rsidRPr="0060393D" w14:paraId="2838044B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2B4282" w14:textId="77777777" w:rsidR="00B707B4" w:rsidRPr="00800DCD" w:rsidRDefault="00B707B4" w:rsidP="00A75BB4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 w:rsidRPr="00D233F6">
              <w:rPr>
                <w:sz w:val="20"/>
                <w:szCs w:val="20"/>
                <w:lang w:eastAsia="cs-CZ"/>
              </w:rPr>
              <w:t>Rozsah poskytnutých služeb</w:t>
            </w:r>
            <w:r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1A35B5C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47BA3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</w:tr>
      <w:tr w:rsidR="00B707B4" w:rsidRPr="0060393D" w14:paraId="7D5839BD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097BCE" w14:textId="77777777" w:rsidR="00B707B4" w:rsidRPr="00800DCD" w:rsidRDefault="00ED7266" w:rsidP="00A75BB4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Cena poskytnutých služeb (</w:t>
            </w:r>
            <w:r w:rsidR="00B707B4" w:rsidRPr="00D233F6">
              <w:rPr>
                <w:sz w:val="20"/>
                <w:szCs w:val="20"/>
                <w:lang w:eastAsia="cs-CZ"/>
              </w:rPr>
              <w:t>v Kč, bez DPH)</w:t>
            </w:r>
            <w:r w:rsidR="00B707B4"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EDF370B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4F9D75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</w:tr>
      <w:tr w:rsidR="00B707B4" w:rsidRPr="0060393D" w14:paraId="3BC76B44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ABF641" w14:textId="77777777" w:rsidR="00B707B4" w:rsidRPr="00800DCD" w:rsidRDefault="00440328" w:rsidP="00A75BB4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Typ stavby (</w:t>
            </w:r>
            <w:r w:rsidR="00B707B4" w:rsidRPr="00D233F6">
              <w:rPr>
                <w:sz w:val="20"/>
                <w:szCs w:val="20"/>
                <w:lang w:eastAsia="cs-CZ"/>
              </w:rPr>
              <w:t>CPV)</w:t>
            </w:r>
            <w:r w:rsidR="00B707B4"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C12F95A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F4AE16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</w:tr>
      <w:tr w:rsidR="00B707B4" w:rsidRPr="0060393D" w14:paraId="59E298CF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6AF17B" w14:textId="77777777" w:rsidR="00B707B4" w:rsidRPr="00800DCD" w:rsidRDefault="00B707B4" w:rsidP="00800DCD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noWrap/>
            <w:vAlign w:val="bottom"/>
          </w:tcPr>
          <w:p w14:paraId="5DBEFD75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</w:tcBorders>
            <w:noWrap/>
            <w:vAlign w:val="bottom"/>
          </w:tcPr>
          <w:p w14:paraId="030E626D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</w:tr>
      <w:tr w:rsidR="00B707B4" w:rsidRPr="0060393D" w14:paraId="1835D118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0D134B" w14:textId="77777777" w:rsidR="00B707B4" w:rsidRPr="00800DCD" w:rsidRDefault="00B707B4" w:rsidP="009B241F">
            <w:pPr>
              <w:spacing w:before="0"/>
              <w:jc w:val="left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 xml:space="preserve">Referenční služba č. (3)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noWrap/>
            <w:vAlign w:val="bottom"/>
          </w:tcPr>
          <w:p w14:paraId="41AA09C6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bottom w:val="single" w:sz="4" w:space="0" w:color="auto"/>
            </w:tcBorders>
            <w:noWrap/>
            <w:vAlign w:val="bottom"/>
          </w:tcPr>
          <w:p w14:paraId="3345CF7E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</w:tr>
      <w:tr w:rsidR="00B707B4" w:rsidRPr="0060393D" w14:paraId="3DF1D07D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A341A9" w14:textId="77777777" w:rsidR="00B707B4" w:rsidRPr="00800DCD" w:rsidRDefault="00B707B4" w:rsidP="00A75BB4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 w:rsidRPr="00D233F6">
              <w:rPr>
                <w:sz w:val="20"/>
                <w:szCs w:val="20"/>
                <w:lang w:eastAsia="cs-CZ"/>
              </w:rPr>
              <w:t>Název zakázky</w:t>
            </w:r>
            <w:r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91AD63A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991CC6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</w:tr>
      <w:tr w:rsidR="00B707B4" w:rsidRPr="0060393D" w14:paraId="21E5AC52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D82F38" w14:textId="77777777" w:rsidR="00B707B4" w:rsidRPr="00800DCD" w:rsidRDefault="00ED7266" w:rsidP="00A75BB4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Objednatel (</w:t>
            </w:r>
            <w:r w:rsidR="00B707B4">
              <w:rPr>
                <w:sz w:val="20"/>
                <w:szCs w:val="20"/>
                <w:lang w:eastAsia="cs-CZ"/>
              </w:rPr>
              <w:t xml:space="preserve">název a </w:t>
            </w:r>
            <w:r w:rsidR="005174D0">
              <w:rPr>
                <w:sz w:val="20"/>
                <w:szCs w:val="20"/>
                <w:lang w:eastAsia="cs-CZ"/>
              </w:rPr>
              <w:t>IČ</w:t>
            </w:r>
            <w:r w:rsidR="00B707B4">
              <w:rPr>
                <w:sz w:val="20"/>
                <w:szCs w:val="20"/>
                <w:lang w:eastAsia="cs-CZ"/>
              </w:rPr>
              <w:t>):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09828BA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5F0F95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</w:tr>
      <w:tr w:rsidR="00B707B4" w:rsidRPr="0060393D" w14:paraId="44E2066D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108136" w14:textId="77777777" w:rsidR="00B707B4" w:rsidRPr="00800DCD" w:rsidRDefault="00B707B4" w:rsidP="00A75BB4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 w:rsidRPr="00D233F6">
              <w:rPr>
                <w:sz w:val="20"/>
                <w:szCs w:val="20"/>
                <w:lang w:eastAsia="cs-CZ"/>
              </w:rPr>
              <w:t>Kontaktní osoba</w:t>
            </w:r>
            <w:r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B39A9AB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2ECFAD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</w:tr>
      <w:tr w:rsidR="00B707B4" w:rsidRPr="0060393D" w14:paraId="3D15FC1D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1D50A0" w14:textId="77777777" w:rsidR="00B707B4" w:rsidRPr="00800DCD" w:rsidRDefault="00B707B4" w:rsidP="00A75BB4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 w:rsidRPr="00D233F6">
              <w:rPr>
                <w:sz w:val="20"/>
                <w:szCs w:val="20"/>
                <w:lang w:eastAsia="cs-CZ"/>
              </w:rPr>
              <w:t>Roky provedení</w:t>
            </w:r>
            <w:r w:rsidR="00ED7266">
              <w:rPr>
                <w:sz w:val="20"/>
                <w:szCs w:val="20"/>
                <w:lang w:eastAsia="cs-CZ"/>
              </w:rPr>
              <w:t xml:space="preserve"> služeb (</w:t>
            </w:r>
            <w:r>
              <w:rPr>
                <w:sz w:val="20"/>
                <w:szCs w:val="20"/>
                <w:lang w:eastAsia="cs-CZ"/>
              </w:rPr>
              <w:t>zahájení a dokončení):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5AAD97A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65DE81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</w:tr>
      <w:tr w:rsidR="00B707B4" w:rsidRPr="0060393D" w14:paraId="3A0235F2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75CB1E" w14:textId="77777777" w:rsidR="00B707B4" w:rsidRPr="00800DCD" w:rsidRDefault="00B707B4" w:rsidP="00A75BB4">
            <w:pPr>
              <w:spacing w:before="0"/>
              <w:jc w:val="right"/>
              <w:rPr>
                <w:i/>
                <w:iCs/>
                <w:sz w:val="20"/>
                <w:szCs w:val="20"/>
                <w:lang w:eastAsia="cs-CZ"/>
              </w:rPr>
            </w:pPr>
            <w:r w:rsidRPr="00D233F6">
              <w:rPr>
                <w:sz w:val="20"/>
                <w:szCs w:val="20"/>
                <w:lang w:eastAsia="cs-CZ"/>
              </w:rPr>
              <w:t>I</w:t>
            </w:r>
            <w:r w:rsidR="00ED7266">
              <w:rPr>
                <w:sz w:val="20"/>
                <w:szCs w:val="20"/>
                <w:lang w:eastAsia="cs-CZ"/>
              </w:rPr>
              <w:t>nvestiční náklady celkem (v Kč</w:t>
            </w:r>
            <w:r w:rsidRPr="00D233F6">
              <w:rPr>
                <w:sz w:val="20"/>
                <w:szCs w:val="20"/>
                <w:lang w:eastAsia="cs-CZ"/>
              </w:rPr>
              <w:t>, bez DPH)</w:t>
            </w:r>
            <w:r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4FDE490" w14:textId="77777777" w:rsidR="00B707B4" w:rsidRPr="00800DCD" w:rsidRDefault="00B707B4" w:rsidP="00800DCD">
            <w:pPr>
              <w:spacing w:before="0"/>
              <w:jc w:val="left"/>
              <w:rPr>
                <w:b/>
                <w:bCs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3637AA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</w:tr>
      <w:tr w:rsidR="00B707B4" w:rsidRPr="0060393D" w14:paraId="5CC15736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DC5FCE" w14:textId="77777777" w:rsidR="00B707B4" w:rsidRPr="00800DCD" w:rsidRDefault="00B707B4" w:rsidP="00A75BB4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 w:rsidRPr="00D233F6">
              <w:rPr>
                <w:sz w:val="20"/>
                <w:szCs w:val="20"/>
                <w:lang w:eastAsia="cs-CZ"/>
              </w:rPr>
              <w:t>Rozsah poskytnutých služeb</w:t>
            </w:r>
            <w:r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E5421F9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A839E1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</w:tr>
      <w:tr w:rsidR="00B707B4" w:rsidRPr="0060393D" w14:paraId="5CCB9C05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3B90CE" w14:textId="77777777" w:rsidR="00B707B4" w:rsidRPr="00800DCD" w:rsidRDefault="00ED7266" w:rsidP="00A75BB4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Cena poskytnutých služeb (</w:t>
            </w:r>
            <w:r w:rsidR="00B707B4" w:rsidRPr="00D233F6">
              <w:rPr>
                <w:sz w:val="20"/>
                <w:szCs w:val="20"/>
                <w:lang w:eastAsia="cs-CZ"/>
              </w:rPr>
              <w:t>v Kč, bez DPH)</w:t>
            </w:r>
            <w:r w:rsidR="00B707B4"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82EEEAE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873367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</w:tr>
      <w:tr w:rsidR="00B707B4" w:rsidRPr="0060393D" w14:paraId="5DCE34B4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2D63CF" w14:textId="77777777" w:rsidR="00B707B4" w:rsidRPr="00800DCD" w:rsidRDefault="00440328" w:rsidP="00A75BB4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Typ stavby (</w:t>
            </w:r>
            <w:r w:rsidR="00B707B4" w:rsidRPr="00D233F6">
              <w:rPr>
                <w:sz w:val="20"/>
                <w:szCs w:val="20"/>
                <w:lang w:eastAsia="cs-CZ"/>
              </w:rPr>
              <w:t>CPV)</w:t>
            </w:r>
            <w:r w:rsidR="00B707B4"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A5AAFAE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125185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</w:tr>
    </w:tbl>
    <w:p w14:paraId="4AC8D1FB" w14:textId="77777777" w:rsidR="00B707B4" w:rsidRDefault="00B707B4" w:rsidP="00FF463D">
      <w:pPr>
        <w:spacing w:beforeLines="40" w:before="96" w:afterLines="40" w:after="96"/>
      </w:pPr>
    </w:p>
    <w:sectPr w:rsidR="00B707B4" w:rsidSect="00F1761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-157" w:right="720" w:bottom="720" w:left="720" w:header="150" w:footer="341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6B05A4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3E1FA" w16cex:dateUtc="2020-11-09T14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6B05A4D" w16cid:durableId="2353E1F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723839" w14:textId="77777777" w:rsidR="000F7CC4" w:rsidRDefault="000F7CC4" w:rsidP="000925B2">
      <w:pPr>
        <w:spacing w:before="0"/>
      </w:pPr>
      <w:r>
        <w:separator/>
      </w:r>
    </w:p>
  </w:endnote>
  <w:endnote w:type="continuationSeparator" w:id="0">
    <w:p w14:paraId="2A4E8FF2" w14:textId="77777777" w:rsidR="000F7CC4" w:rsidRDefault="000F7CC4" w:rsidP="000925B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411FFA" w14:textId="77777777" w:rsidR="00B707B4" w:rsidRPr="00E4117F" w:rsidRDefault="00B707B4" w:rsidP="00E4117F">
    <w:pPr>
      <w:pStyle w:val="Zpat"/>
      <w:pBdr>
        <w:top w:val="single" w:sz="4" w:space="1" w:color="auto"/>
      </w:pBdr>
      <w:rPr>
        <w:sz w:val="16"/>
        <w:szCs w:val="16"/>
      </w:rPr>
    </w:pPr>
  </w:p>
  <w:p w14:paraId="7C7494A1" w14:textId="77777777" w:rsidR="00B707B4" w:rsidRPr="00E4117F" w:rsidRDefault="00B707B4" w:rsidP="00E4117F">
    <w:pPr>
      <w:pStyle w:val="Zpat"/>
      <w:tabs>
        <w:tab w:val="clear" w:pos="9072"/>
        <w:tab w:val="right" w:pos="10348"/>
      </w:tabs>
      <w:rPr>
        <w:sz w:val="16"/>
        <w:szCs w:val="16"/>
      </w:rPr>
    </w:pPr>
    <w:proofErr w:type="spellStart"/>
    <w:r>
      <w:rPr>
        <w:sz w:val="16"/>
        <w:szCs w:val="16"/>
      </w:rPr>
      <w:t>Form</w:t>
    </w:r>
    <w:proofErr w:type="spellEnd"/>
    <w:r>
      <w:rPr>
        <w:sz w:val="16"/>
        <w:szCs w:val="16"/>
      </w:rPr>
      <w:t>: CP_VR_RS(042013_v1)</w:t>
    </w:r>
    <w:r w:rsidRPr="00E4117F">
      <w:rPr>
        <w:sz w:val="16"/>
        <w:szCs w:val="16"/>
      </w:rPr>
      <w:tab/>
    </w:r>
    <w:r w:rsidRPr="00E4117F">
      <w:rPr>
        <w:sz w:val="16"/>
        <w:szCs w:val="16"/>
      </w:rPr>
      <w:tab/>
      <w:t xml:space="preserve">str. </w:t>
    </w:r>
    <w:r w:rsidR="00E61839" w:rsidRPr="00E4117F">
      <w:rPr>
        <w:sz w:val="16"/>
        <w:szCs w:val="16"/>
      </w:rPr>
      <w:fldChar w:fldCharType="begin"/>
    </w:r>
    <w:r w:rsidRPr="00E4117F">
      <w:rPr>
        <w:sz w:val="16"/>
        <w:szCs w:val="16"/>
      </w:rPr>
      <w:instrText xml:space="preserve"> PAGE   \* MERGEFORMAT </w:instrText>
    </w:r>
    <w:r w:rsidR="00E61839" w:rsidRPr="00E4117F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="00E61839" w:rsidRPr="00E4117F">
      <w:rPr>
        <w:sz w:val="16"/>
        <w:szCs w:val="16"/>
      </w:rPr>
      <w:fldChar w:fldCharType="end"/>
    </w:r>
    <w:r w:rsidRPr="00E4117F">
      <w:rPr>
        <w:sz w:val="16"/>
        <w:szCs w:val="16"/>
      </w:rPr>
      <w:t xml:space="preserve"> / </w:t>
    </w:r>
    <w:r w:rsidR="002B12A8">
      <w:fldChar w:fldCharType="begin"/>
    </w:r>
    <w:r w:rsidR="002B12A8">
      <w:instrText xml:space="preserve"> NUMPAGES   \* MERGEFORMAT </w:instrText>
    </w:r>
    <w:r w:rsidR="002B12A8">
      <w:fldChar w:fldCharType="separate"/>
    </w:r>
    <w:r w:rsidR="00F1761C" w:rsidRPr="00F1761C">
      <w:rPr>
        <w:noProof/>
        <w:sz w:val="16"/>
        <w:szCs w:val="16"/>
      </w:rPr>
      <w:t>1</w:t>
    </w:r>
    <w:r w:rsidR="002B12A8">
      <w:rPr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F2D54C" w14:textId="77777777" w:rsidR="00B707B4" w:rsidRPr="00E4117F" w:rsidRDefault="00B707B4" w:rsidP="000925B2">
    <w:pPr>
      <w:pStyle w:val="Zpat"/>
      <w:pBdr>
        <w:top w:val="single" w:sz="4" w:space="1" w:color="auto"/>
      </w:pBdr>
      <w:rPr>
        <w:sz w:val="16"/>
        <w:szCs w:val="16"/>
      </w:rPr>
    </w:pPr>
  </w:p>
  <w:p w14:paraId="21EDB108" w14:textId="77777777" w:rsidR="00B707B4" w:rsidRPr="00E4117F" w:rsidRDefault="00B707B4" w:rsidP="00A67188">
    <w:pPr>
      <w:pStyle w:val="Zpat"/>
      <w:rPr>
        <w:sz w:val="16"/>
        <w:szCs w:val="16"/>
      </w:rPr>
    </w:pPr>
    <w:r w:rsidRPr="00E4117F">
      <w:rPr>
        <w:sz w:val="16"/>
        <w:szCs w:val="16"/>
      </w:rPr>
      <w:tab/>
    </w:r>
    <w:r w:rsidRPr="00E4117F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2C55F0" w14:textId="77777777" w:rsidR="000F7CC4" w:rsidRDefault="000F7CC4" w:rsidP="000925B2">
      <w:pPr>
        <w:spacing w:before="0"/>
      </w:pPr>
      <w:r>
        <w:separator/>
      </w:r>
    </w:p>
  </w:footnote>
  <w:footnote w:type="continuationSeparator" w:id="0">
    <w:p w14:paraId="7E4BC023" w14:textId="77777777" w:rsidR="000F7CC4" w:rsidRDefault="000F7CC4" w:rsidP="000925B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4CDFD" w14:textId="77777777" w:rsidR="00B707B4" w:rsidRPr="00E4117F" w:rsidRDefault="00991E22" w:rsidP="00962F0D">
    <w:pPr>
      <w:spacing w:before="240"/>
      <w:jc w:val="right"/>
      <w:rPr>
        <w:rFonts w:ascii="Verdana" w:hAnsi="Verdana" w:cs="Verdana"/>
        <w:b/>
        <w:bCs/>
        <w:color w:val="808080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0" wp14:anchorId="40984806" wp14:editId="2D0FE34D">
          <wp:simplePos x="0" y="0"/>
          <wp:positionH relativeFrom="column">
            <wp:posOffset>0</wp:posOffset>
          </wp:positionH>
          <wp:positionV relativeFrom="paragraph">
            <wp:posOffset>80010</wp:posOffset>
          </wp:positionV>
          <wp:extent cx="1047750" cy="402590"/>
          <wp:effectExtent l="0" t="0" r="0" b="0"/>
          <wp:wrapSquare wrapText="right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707B4">
      <w:rPr>
        <w:rFonts w:ascii="Verdana" w:hAnsi="Verdana" w:cs="Verdana"/>
        <w:b/>
        <w:bCs/>
        <w:color w:val="808080"/>
      </w:rPr>
      <w:t>Složení týmu uchazeče</w:t>
    </w:r>
  </w:p>
  <w:p w14:paraId="381F32A2" w14:textId="77777777" w:rsidR="00B707B4" w:rsidRDefault="00B707B4" w:rsidP="00E4117F">
    <w:pPr>
      <w:pStyle w:val="Zhlav"/>
    </w:pPr>
  </w:p>
  <w:p w14:paraId="1FE654E2" w14:textId="77777777" w:rsidR="00B707B4" w:rsidRDefault="00B707B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0AA238" w14:textId="77777777" w:rsidR="00A54E21" w:rsidRPr="00245F73" w:rsidRDefault="00A54E21" w:rsidP="00A54E21">
    <w:pPr>
      <w:widowControl w:val="0"/>
      <w:tabs>
        <w:tab w:val="left" w:pos="2721"/>
      </w:tabs>
      <w:rPr>
        <w:rFonts w:ascii="Impact" w:eastAsia="Times New Roman" w:hAnsi="Impact"/>
        <w:snapToGrid w:val="0"/>
        <w:sz w:val="28"/>
        <w:szCs w:val="20"/>
        <w:lang w:eastAsia="cs-CZ"/>
      </w:rPr>
    </w:pPr>
    <w:r>
      <w:rPr>
        <w:rFonts w:ascii="Times New Roman" w:eastAsia="Times New Roman" w:hAnsi="Times New Roman"/>
        <w:noProof/>
        <w:sz w:val="24"/>
        <w:szCs w:val="20"/>
        <w:lang w:eastAsia="cs-CZ"/>
      </w:rPr>
      <w:drawing>
        <wp:inline distT="0" distB="0" distL="0" distR="0" wp14:anchorId="558FC1A3" wp14:editId="07045AB1">
          <wp:extent cx="1038225" cy="504825"/>
          <wp:effectExtent l="0" t="0" r="9525" b="9525"/>
          <wp:docPr id="2" name="Obrázek 2" descr="logo ses 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ses m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45F73">
      <w:rPr>
        <w:rFonts w:ascii="Impact" w:eastAsia="Times New Roman" w:hAnsi="Impact"/>
        <w:snapToGrid w:val="0"/>
        <w:lang w:eastAsia="cs-CZ"/>
      </w:rPr>
      <w:t>Servisní středisko pro správu svěřeného majetku MČ Praha 8, příspěvková organizace</w:t>
    </w:r>
    <w:r w:rsidRPr="00245F73">
      <w:rPr>
        <w:rFonts w:ascii="Impact" w:eastAsia="Times New Roman" w:hAnsi="Impact"/>
        <w:snapToGrid w:val="0"/>
        <w:sz w:val="28"/>
        <w:szCs w:val="20"/>
        <w:lang w:eastAsia="cs-CZ"/>
      </w:rPr>
      <w:t xml:space="preserve"> </w:t>
    </w:r>
  </w:p>
  <w:p w14:paraId="22FE1869" w14:textId="77777777" w:rsidR="00A54E21" w:rsidRPr="00245F73" w:rsidRDefault="00A54E21" w:rsidP="00A54E21">
    <w:pPr>
      <w:widowControl w:val="0"/>
      <w:jc w:val="center"/>
      <w:rPr>
        <w:rFonts w:ascii="Times New Roman" w:eastAsia="Times New Roman" w:hAnsi="Times New Roman"/>
        <w:snapToGrid w:val="0"/>
        <w:sz w:val="16"/>
        <w:szCs w:val="20"/>
        <w:lang w:eastAsia="cs-CZ"/>
      </w:rPr>
    </w:pPr>
    <w:r w:rsidRPr="00245F73">
      <w:rPr>
        <w:rFonts w:ascii="Times New Roman" w:eastAsia="Times New Roman" w:hAnsi="Times New Roman"/>
        <w:snapToGrid w:val="0"/>
        <w:sz w:val="24"/>
        <w:szCs w:val="20"/>
        <w:lang w:eastAsia="cs-CZ"/>
      </w:rPr>
      <w:t>U Synagogy 2/236, 180 00 Praha 8 - Libeň</w:t>
    </w:r>
  </w:p>
  <w:p w14:paraId="08FB345D" w14:textId="77777777" w:rsidR="00F1761C" w:rsidRPr="00F1761C" w:rsidRDefault="00F1761C" w:rsidP="00F1761C">
    <w:pPr>
      <w:widowControl w:val="0"/>
      <w:pBdr>
        <w:bottom w:val="double" w:sz="6" w:space="0" w:color="auto"/>
      </w:pBdr>
      <w:spacing w:before="0"/>
      <w:jc w:val="left"/>
      <w:rPr>
        <w:rFonts w:ascii="Times New Roman" w:eastAsia="Times New Roman" w:hAnsi="Times New Roman" w:cs="Times New Roman"/>
        <w:snapToGrid w:val="0"/>
        <w:sz w:val="16"/>
        <w:szCs w:val="20"/>
        <w:lang w:eastAsia="cs-CZ"/>
      </w:rPr>
    </w:pPr>
  </w:p>
  <w:p w14:paraId="28147A73" w14:textId="77777777" w:rsidR="00F1761C" w:rsidRPr="00F1761C" w:rsidRDefault="00F1761C" w:rsidP="00F1761C">
    <w:pPr>
      <w:widowControl w:val="0"/>
      <w:spacing w:before="0"/>
      <w:jc w:val="left"/>
      <w:rPr>
        <w:rFonts w:ascii="Times New Roman" w:eastAsia="Times New Roman" w:hAnsi="Times New Roman" w:cs="Times New Roman"/>
        <w:snapToGrid w:val="0"/>
        <w:sz w:val="16"/>
        <w:szCs w:val="20"/>
        <w:lang w:eastAsia="cs-CZ"/>
      </w:rPr>
    </w:pPr>
  </w:p>
  <w:p w14:paraId="34AA5D21" w14:textId="77777777" w:rsidR="00F1761C" w:rsidRDefault="00F1761C">
    <w:pPr>
      <w:pStyle w:val="Zhlav"/>
    </w:pPr>
  </w:p>
  <w:p w14:paraId="06C37C2E" w14:textId="77777777" w:rsidR="00B707B4" w:rsidRDefault="00B707B4" w:rsidP="000925B2"/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Kudela Tomáš Mgr. (P8)">
    <w15:presenceInfo w15:providerId="AD" w15:userId="S::p08x3916@praha8.cz::da011421-7a32-40c6-a93f-2145e7906d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revisionView w:inkAnnotation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03"/>
    <w:rsid w:val="00080E9C"/>
    <w:rsid w:val="000925B2"/>
    <w:rsid w:val="00093B28"/>
    <w:rsid w:val="00095CC6"/>
    <w:rsid w:val="000A2103"/>
    <w:rsid w:val="000D5A36"/>
    <w:rsid w:val="000D6F17"/>
    <w:rsid w:val="000E7796"/>
    <w:rsid w:val="000F4603"/>
    <w:rsid w:val="000F7CC4"/>
    <w:rsid w:val="00110822"/>
    <w:rsid w:val="00136370"/>
    <w:rsid w:val="00153206"/>
    <w:rsid w:val="001719D0"/>
    <w:rsid w:val="00173C31"/>
    <w:rsid w:val="001A1EA5"/>
    <w:rsid w:val="001D5306"/>
    <w:rsid w:val="001F1F2D"/>
    <w:rsid w:val="00227A5F"/>
    <w:rsid w:val="00240D70"/>
    <w:rsid w:val="00251274"/>
    <w:rsid w:val="00261813"/>
    <w:rsid w:val="002B12A8"/>
    <w:rsid w:val="002C3A24"/>
    <w:rsid w:val="002C3EE2"/>
    <w:rsid w:val="002C5288"/>
    <w:rsid w:val="002D6B73"/>
    <w:rsid w:val="002F37EA"/>
    <w:rsid w:val="00300F8A"/>
    <w:rsid w:val="00312E24"/>
    <w:rsid w:val="00322F58"/>
    <w:rsid w:val="003313C9"/>
    <w:rsid w:val="00347807"/>
    <w:rsid w:val="00350EDA"/>
    <w:rsid w:val="00377BD5"/>
    <w:rsid w:val="003869C7"/>
    <w:rsid w:val="003E4C7E"/>
    <w:rsid w:val="003E7147"/>
    <w:rsid w:val="003F2839"/>
    <w:rsid w:val="00401760"/>
    <w:rsid w:val="00407E87"/>
    <w:rsid w:val="00407FE9"/>
    <w:rsid w:val="00421ABB"/>
    <w:rsid w:val="00427303"/>
    <w:rsid w:val="00440328"/>
    <w:rsid w:val="00487BEE"/>
    <w:rsid w:val="004A45DA"/>
    <w:rsid w:val="004B18AF"/>
    <w:rsid w:val="004D2106"/>
    <w:rsid w:val="004D5509"/>
    <w:rsid w:val="004F1249"/>
    <w:rsid w:val="0051144E"/>
    <w:rsid w:val="00515FED"/>
    <w:rsid w:val="005174D0"/>
    <w:rsid w:val="00537DE0"/>
    <w:rsid w:val="00562114"/>
    <w:rsid w:val="00597D1C"/>
    <w:rsid w:val="005B7125"/>
    <w:rsid w:val="005C1C40"/>
    <w:rsid w:val="005D6C1F"/>
    <w:rsid w:val="005F5C6E"/>
    <w:rsid w:val="0060393D"/>
    <w:rsid w:val="00605C43"/>
    <w:rsid w:val="00607625"/>
    <w:rsid w:val="00645F38"/>
    <w:rsid w:val="00681579"/>
    <w:rsid w:val="006A0A3A"/>
    <w:rsid w:val="006A6EE8"/>
    <w:rsid w:val="006B4D93"/>
    <w:rsid w:val="006B766A"/>
    <w:rsid w:val="006C2E71"/>
    <w:rsid w:val="006C7F18"/>
    <w:rsid w:val="006E7DBC"/>
    <w:rsid w:val="00705D6D"/>
    <w:rsid w:val="00722937"/>
    <w:rsid w:val="007362B7"/>
    <w:rsid w:val="00746172"/>
    <w:rsid w:val="0076718D"/>
    <w:rsid w:val="00767CB8"/>
    <w:rsid w:val="0078481B"/>
    <w:rsid w:val="0079525D"/>
    <w:rsid w:val="007A1538"/>
    <w:rsid w:val="007A4869"/>
    <w:rsid w:val="007D07BE"/>
    <w:rsid w:val="007F0D52"/>
    <w:rsid w:val="007F0D89"/>
    <w:rsid w:val="00800DCD"/>
    <w:rsid w:val="008022CF"/>
    <w:rsid w:val="008109BD"/>
    <w:rsid w:val="008240E1"/>
    <w:rsid w:val="00835B19"/>
    <w:rsid w:val="00852ECA"/>
    <w:rsid w:val="00861632"/>
    <w:rsid w:val="00874B20"/>
    <w:rsid w:val="008963ED"/>
    <w:rsid w:val="008D4DAA"/>
    <w:rsid w:val="008D5F04"/>
    <w:rsid w:val="008D70F4"/>
    <w:rsid w:val="008E075E"/>
    <w:rsid w:val="008E715D"/>
    <w:rsid w:val="009002E2"/>
    <w:rsid w:val="0093421B"/>
    <w:rsid w:val="00942F83"/>
    <w:rsid w:val="00962F0D"/>
    <w:rsid w:val="00991E22"/>
    <w:rsid w:val="00994F85"/>
    <w:rsid w:val="009A7ABE"/>
    <w:rsid w:val="009A7C67"/>
    <w:rsid w:val="009B241F"/>
    <w:rsid w:val="009B48A8"/>
    <w:rsid w:val="009B787C"/>
    <w:rsid w:val="00A0633A"/>
    <w:rsid w:val="00A24DD9"/>
    <w:rsid w:val="00A5302F"/>
    <w:rsid w:val="00A53078"/>
    <w:rsid w:val="00A54E21"/>
    <w:rsid w:val="00A57B12"/>
    <w:rsid w:val="00A65327"/>
    <w:rsid w:val="00A67188"/>
    <w:rsid w:val="00A75BB4"/>
    <w:rsid w:val="00A822D2"/>
    <w:rsid w:val="00AA347A"/>
    <w:rsid w:val="00AB1705"/>
    <w:rsid w:val="00B12BF0"/>
    <w:rsid w:val="00B13CDD"/>
    <w:rsid w:val="00B35B20"/>
    <w:rsid w:val="00B64389"/>
    <w:rsid w:val="00B707B4"/>
    <w:rsid w:val="00B9097D"/>
    <w:rsid w:val="00BA37AD"/>
    <w:rsid w:val="00BB399D"/>
    <w:rsid w:val="00BC5823"/>
    <w:rsid w:val="00BE4E31"/>
    <w:rsid w:val="00C07935"/>
    <w:rsid w:val="00C24930"/>
    <w:rsid w:val="00C66A12"/>
    <w:rsid w:val="00C7110C"/>
    <w:rsid w:val="00C76031"/>
    <w:rsid w:val="00C81AB3"/>
    <w:rsid w:val="00CB10B8"/>
    <w:rsid w:val="00CB509F"/>
    <w:rsid w:val="00CC1390"/>
    <w:rsid w:val="00CF74F7"/>
    <w:rsid w:val="00D03012"/>
    <w:rsid w:val="00D057CD"/>
    <w:rsid w:val="00D06586"/>
    <w:rsid w:val="00D233F6"/>
    <w:rsid w:val="00D252B7"/>
    <w:rsid w:val="00D30B87"/>
    <w:rsid w:val="00D62571"/>
    <w:rsid w:val="00D643FE"/>
    <w:rsid w:val="00D94217"/>
    <w:rsid w:val="00D965AB"/>
    <w:rsid w:val="00D96C53"/>
    <w:rsid w:val="00DA394A"/>
    <w:rsid w:val="00DD2A18"/>
    <w:rsid w:val="00DD6653"/>
    <w:rsid w:val="00E11535"/>
    <w:rsid w:val="00E30004"/>
    <w:rsid w:val="00E35D09"/>
    <w:rsid w:val="00E4117F"/>
    <w:rsid w:val="00E47659"/>
    <w:rsid w:val="00E61839"/>
    <w:rsid w:val="00E964FD"/>
    <w:rsid w:val="00EA6F97"/>
    <w:rsid w:val="00ED7266"/>
    <w:rsid w:val="00EE5EA4"/>
    <w:rsid w:val="00EF7C23"/>
    <w:rsid w:val="00F0707E"/>
    <w:rsid w:val="00F1761C"/>
    <w:rsid w:val="00F3530A"/>
    <w:rsid w:val="00F72B59"/>
    <w:rsid w:val="00FF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A35B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1390"/>
    <w:pPr>
      <w:spacing w:before="120"/>
      <w:jc w:val="both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2C3EE2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C3EE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0925B2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925B2"/>
    <w:rPr>
      <w:rFonts w:cs="Times New Roman"/>
    </w:rPr>
  </w:style>
  <w:style w:type="paragraph" w:styleId="Zpat">
    <w:name w:val="footer"/>
    <w:basedOn w:val="Normln"/>
    <w:link w:val="ZpatChar"/>
    <w:uiPriority w:val="99"/>
    <w:rsid w:val="000925B2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locked/>
    <w:rsid w:val="000925B2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6C2E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2E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2E71"/>
    <w:rPr>
      <w:rFonts w:cs="Calibri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2E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2E71"/>
    <w:rPr>
      <w:rFonts w:cs="Calibri"/>
      <w:b/>
      <w:bCs/>
      <w:sz w:val="20"/>
      <w:szCs w:val="20"/>
      <w:lang w:eastAsia="en-US"/>
    </w:rPr>
  </w:style>
  <w:style w:type="paragraph" w:styleId="Revize">
    <w:name w:val="Revision"/>
    <w:hidden/>
    <w:uiPriority w:val="99"/>
    <w:semiHidden/>
    <w:rsid w:val="006C2E71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1390"/>
    <w:pPr>
      <w:spacing w:before="120"/>
      <w:jc w:val="both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2C3EE2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C3EE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0925B2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925B2"/>
    <w:rPr>
      <w:rFonts w:cs="Times New Roman"/>
    </w:rPr>
  </w:style>
  <w:style w:type="paragraph" w:styleId="Zpat">
    <w:name w:val="footer"/>
    <w:basedOn w:val="Normln"/>
    <w:link w:val="ZpatChar"/>
    <w:uiPriority w:val="99"/>
    <w:rsid w:val="000925B2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locked/>
    <w:rsid w:val="000925B2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6C2E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2E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2E71"/>
    <w:rPr>
      <w:rFonts w:cs="Calibri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2E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2E71"/>
    <w:rPr>
      <w:rFonts w:cs="Calibri"/>
      <w:b/>
      <w:bCs/>
      <w:sz w:val="20"/>
      <w:szCs w:val="20"/>
      <w:lang w:eastAsia="en-US"/>
    </w:rPr>
  </w:style>
  <w:style w:type="paragraph" w:styleId="Revize">
    <w:name w:val="Revision"/>
    <w:hidden/>
    <w:uiPriority w:val="99"/>
    <w:semiHidden/>
    <w:rsid w:val="006C2E71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25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microsoft.com/office/2018/08/relationships/commentsExtensible" Target="commentsExtensi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1071</Characters>
  <Application>Microsoft Office Word</Application>
  <DocSecurity>4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Referenční služba</vt:lpstr>
    </vt:vector>
  </TitlesOfParts>
  <Company>Privat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Referenční služba</dc:title>
  <dc:creator>EDG</dc:creator>
  <cp:keywords>4P formulare</cp:keywords>
  <cp:lastModifiedBy>Jaroslav Šach</cp:lastModifiedBy>
  <cp:revision>2</cp:revision>
  <cp:lastPrinted>2014-04-27T15:11:00Z</cp:lastPrinted>
  <dcterms:created xsi:type="dcterms:W3CDTF">2020-11-10T09:04:00Z</dcterms:created>
  <dcterms:modified xsi:type="dcterms:W3CDTF">2020-11-10T09:04:00Z</dcterms:modified>
</cp:coreProperties>
</file>